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776FE2AC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8E4A5D" w:rsidRPr="003622F6">
        <w:rPr>
          <w:rFonts w:ascii="Times New Roman" w:hAnsi="Times New Roman" w:cs="Times New Roman"/>
        </w:rPr>
        <w:t xml:space="preserve"> USIN-069</w:t>
      </w:r>
    </w:p>
    <w:p w14:paraId="7300E207" w14:textId="14ABBC96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0A04C2" w:rsidRPr="003622F6">
        <w:rPr>
          <w:rFonts w:ascii="Times New Roman" w:hAnsi="Times New Roman" w:cs="Times New Roman"/>
        </w:rPr>
        <w:t xml:space="preserve"> No Fault </w:t>
      </w:r>
      <w:proofErr w:type="spellStart"/>
      <w:r w:rsidR="000A04C2" w:rsidRPr="003622F6">
        <w:rPr>
          <w:rFonts w:ascii="Times New Roman" w:hAnsi="Times New Roman" w:cs="Times New Roman"/>
        </w:rPr>
        <w:t>eIV</w:t>
      </w:r>
      <w:proofErr w:type="spellEnd"/>
      <w:r w:rsidR="000A04C2" w:rsidRPr="003622F6">
        <w:rPr>
          <w:rFonts w:ascii="Times New Roman" w:hAnsi="Times New Roman" w:cs="Times New Roman"/>
        </w:rPr>
        <w:t xml:space="preserve"> Appointment Extract</w:t>
      </w:r>
    </w:p>
    <w:p w14:paraId="7641E14A" w14:textId="4673720E" w:rsidR="00527E21" w:rsidRDefault="001F6CD2" w:rsidP="00527E21">
      <w:pPr>
        <w:pStyle w:val="TopInfo"/>
        <w:rPr>
          <w:b/>
        </w:rPr>
      </w:pPr>
      <w:r>
        <w:rPr>
          <w:b/>
        </w:rPr>
        <w:t>Product</w:t>
      </w:r>
      <w:r w:rsidR="00527E21">
        <w:rPr>
          <w:b/>
        </w:rPr>
        <w:t xml:space="preserve"> Backlog ID:</w:t>
      </w:r>
      <w:r w:rsidR="00527E21" w:rsidRPr="003622F6">
        <w:rPr>
          <w:rFonts w:ascii="Times New Roman" w:hAnsi="Times New Roman" w:cs="Times New Roman"/>
          <w:b/>
        </w:rPr>
        <w:t xml:space="preserve"> 419</w:t>
      </w:r>
    </w:p>
    <w:p w14:paraId="7300E208" w14:textId="6022B7FB" w:rsidR="00B81ED4" w:rsidRDefault="00527E21" w:rsidP="008F7700">
      <w:pPr>
        <w:pStyle w:val="TopInfo"/>
      </w:pPr>
      <w:r>
        <w:rPr>
          <w:b/>
        </w:rPr>
        <w:t>Backlog</w:t>
      </w:r>
      <w:r w:rsidR="00B81ED4" w:rsidRPr="008F7700">
        <w:rPr>
          <w:b/>
        </w:rPr>
        <w:t xml:space="preserve"> Priority: </w:t>
      </w:r>
    </w:p>
    <w:p w14:paraId="2EF90AD3" w14:textId="7EB3CD28" w:rsidR="00527E21" w:rsidRPr="00527E21" w:rsidRDefault="00527E21" w:rsidP="008F7700">
      <w:pPr>
        <w:pStyle w:val="TopInfo"/>
        <w:rPr>
          <w:b/>
        </w:rPr>
      </w:pPr>
      <w:r w:rsidRPr="00527E21">
        <w:rPr>
          <w:b/>
        </w:rPr>
        <w:t>Initial Sizing Estimate: 8</w:t>
      </w:r>
    </w:p>
    <w:p w14:paraId="693D1521" w14:textId="77777777" w:rsidR="00291605" w:rsidRDefault="00291605" w:rsidP="00291605">
      <w:pPr>
        <w:pStyle w:val="TopInfo"/>
        <w:rPr>
          <w:b/>
        </w:rPr>
      </w:pPr>
      <w:r>
        <w:rPr>
          <w:b/>
        </w:rPr>
        <w:t>Rational ID:</w:t>
      </w:r>
    </w:p>
    <w:p w14:paraId="7300E20B" w14:textId="7B583A5F" w:rsidR="00B81ED4" w:rsidRPr="003622F6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Author:</w:t>
      </w:r>
      <w:r w:rsidR="00291605" w:rsidRPr="003622F6">
        <w:rPr>
          <w:rFonts w:ascii="Times New Roman" w:hAnsi="Times New Roman" w:cs="Times New Roman"/>
        </w:rPr>
        <w:t xml:space="preserve"> </w:t>
      </w:r>
      <w:proofErr w:type="spellStart"/>
      <w:r w:rsidR="00291605" w:rsidRPr="003622F6">
        <w:rPr>
          <w:rFonts w:ascii="Times New Roman" w:hAnsi="Times New Roman" w:cs="Times New Roman"/>
        </w:rPr>
        <w:t>eInsurance</w:t>
      </w:r>
      <w:proofErr w:type="spellEnd"/>
    </w:p>
    <w:p w14:paraId="301FFBA0" w14:textId="4D61AEB4" w:rsidR="006F762D" w:rsidRDefault="006F762D" w:rsidP="006F762D">
      <w:pPr>
        <w:pStyle w:val="Heading1"/>
      </w:pPr>
      <w:r w:rsidRPr="00B81ED4">
        <w:t>Background:</w:t>
      </w:r>
    </w:p>
    <w:p w14:paraId="569C1842" w14:textId="306159B9" w:rsidR="00291605" w:rsidRPr="003622F6" w:rsidRDefault="00DA5E1B" w:rsidP="00291605">
      <w:pPr>
        <w:pStyle w:val="BodyText"/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 xml:space="preserve">The </w:t>
      </w:r>
      <w:proofErr w:type="spellStart"/>
      <w:r w:rsidRPr="003622F6">
        <w:rPr>
          <w:rFonts w:ascii="Times New Roman" w:hAnsi="Times New Roman"/>
          <w:lang w:eastAsia="en-US"/>
        </w:rPr>
        <w:t>eIV</w:t>
      </w:r>
      <w:proofErr w:type="spellEnd"/>
      <w:r w:rsidRPr="003622F6">
        <w:rPr>
          <w:rFonts w:ascii="Times New Roman" w:hAnsi="Times New Roman"/>
          <w:lang w:eastAsia="en-US"/>
        </w:rPr>
        <w:t xml:space="preserve"> appointment extract automatically creates buffer entries up to 10 days prior to a patient’s appointment when:  1 – active insurance is on file AND 2 – last verified date exceeds freshness (180 days).  Some policies do not process through </w:t>
      </w:r>
      <w:proofErr w:type="spellStart"/>
      <w:r w:rsidRPr="003622F6">
        <w:rPr>
          <w:rFonts w:ascii="Times New Roman" w:hAnsi="Times New Roman"/>
          <w:lang w:eastAsia="en-US"/>
        </w:rPr>
        <w:t>eIV</w:t>
      </w:r>
      <w:proofErr w:type="spellEnd"/>
      <w:r w:rsidRPr="003622F6">
        <w:rPr>
          <w:rFonts w:ascii="Times New Roman" w:hAnsi="Times New Roman"/>
          <w:lang w:eastAsia="en-US"/>
        </w:rPr>
        <w:t xml:space="preserve"> and are required to be manually updated.  Furthermore, some policies aren’t actually “verified” by insurance staff,</w:t>
      </w:r>
      <w:r w:rsidR="003E75C4" w:rsidRPr="003622F6">
        <w:rPr>
          <w:rFonts w:ascii="Times New Roman" w:hAnsi="Times New Roman"/>
          <w:lang w:eastAsia="en-US"/>
        </w:rPr>
        <w:t xml:space="preserve"> because they are placeholders</w:t>
      </w:r>
      <w:r w:rsidRPr="003622F6">
        <w:rPr>
          <w:rFonts w:ascii="Times New Roman" w:hAnsi="Times New Roman"/>
          <w:lang w:eastAsia="en-US"/>
        </w:rPr>
        <w:t xml:space="preserve"> or special policies that</w:t>
      </w:r>
      <w:r w:rsidR="005A5C74">
        <w:rPr>
          <w:rFonts w:ascii="Times New Roman" w:hAnsi="Times New Roman"/>
          <w:lang w:eastAsia="en-US"/>
        </w:rPr>
        <w:t xml:space="preserve"> the</w:t>
      </w:r>
      <w:r w:rsidRPr="003622F6">
        <w:rPr>
          <w:rFonts w:ascii="Times New Roman" w:hAnsi="Times New Roman"/>
          <w:lang w:eastAsia="en-US"/>
        </w:rPr>
        <w:t xml:space="preserve"> facility staff</w:t>
      </w:r>
      <w:r w:rsidR="00387208">
        <w:rPr>
          <w:rFonts w:ascii="Times New Roman" w:hAnsi="Times New Roman"/>
          <w:lang w:eastAsia="en-US"/>
        </w:rPr>
        <w:t xml:space="preserve"> use for data storage only</w:t>
      </w:r>
      <w:r w:rsidRPr="003622F6">
        <w:rPr>
          <w:rFonts w:ascii="Times New Roman" w:hAnsi="Times New Roman"/>
          <w:lang w:eastAsia="en-US"/>
        </w:rPr>
        <w:t xml:space="preserve"> IB*2*549 updated the logic of the appointment extract to ignore many ‘types of coverage’ and ‘types of plan’ to account for these special insurance</w:t>
      </w:r>
      <w:r w:rsidR="005A5C74">
        <w:rPr>
          <w:rFonts w:ascii="Times New Roman" w:hAnsi="Times New Roman"/>
          <w:lang w:eastAsia="en-US"/>
        </w:rPr>
        <w:t xml:space="preserve"> policies and</w:t>
      </w:r>
      <w:r w:rsidRPr="003622F6">
        <w:rPr>
          <w:rFonts w:ascii="Times New Roman" w:hAnsi="Times New Roman"/>
          <w:lang w:eastAsia="en-US"/>
        </w:rPr>
        <w:t xml:space="preserve"> to reduce the amount of manual updating insurance verifiers</w:t>
      </w:r>
      <w:r w:rsidR="00A55274" w:rsidRPr="003622F6">
        <w:rPr>
          <w:rFonts w:ascii="Times New Roman" w:hAnsi="Times New Roman"/>
          <w:lang w:eastAsia="en-US"/>
        </w:rPr>
        <w:t xml:space="preserve"> must do just to get the entry off their</w:t>
      </w:r>
      <w:r w:rsidR="00463E29" w:rsidRPr="003622F6">
        <w:rPr>
          <w:rFonts w:ascii="Times New Roman" w:hAnsi="Times New Roman"/>
          <w:lang w:eastAsia="en-US"/>
        </w:rPr>
        <w:t xml:space="preserve"> </w:t>
      </w:r>
      <w:proofErr w:type="spellStart"/>
      <w:r w:rsidR="00463E29" w:rsidRPr="003622F6">
        <w:rPr>
          <w:rFonts w:ascii="Times New Roman" w:hAnsi="Times New Roman"/>
          <w:lang w:eastAsia="en-US"/>
        </w:rPr>
        <w:t>worklist</w:t>
      </w:r>
      <w:proofErr w:type="spellEnd"/>
      <w:r w:rsidR="00463E29" w:rsidRPr="003622F6">
        <w:rPr>
          <w:rFonts w:ascii="Times New Roman" w:hAnsi="Times New Roman"/>
          <w:lang w:eastAsia="en-US"/>
        </w:rPr>
        <w:t>.  One type of plan that</w:t>
      </w:r>
      <w:r w:rsidR="006919D6" w:rsidRPr="003622F6">
        <w:rPr>
          <w:rFonts w:ascii="Times New Roman" w:hAnsi="Times New Roman"/>
          <w:lang w:eastAsia="en-US"/>
        </w:rPr>
        <w:t xml:space="preserve"> was</w:t>
      </w:r>
      <w:r w:rsidRPr="003622F6">
        <w:rPr>
          <w:rFonts w:ascii="Times New Roman" w:hAnsi="Times New Roman"/>
          <w:lang w:eastAsia="en-US"/>
        </w:rPr>
        <w:t xml:space="preserve"> missed is: </w:t>
      </w:r>
      <w:r w:rsidR="00463E29" w:rsidRPr="003622F6">
        <w:rPr>
          <w:rFonts w:ascii="Times New Roman" w:hAnsi="Times New Roman"/>
          <w:lang w:eastAsia="en-US"/>
        </w:rPr>
        <w:t xml:space="preserve"> Type of Plan =</w:t>
      </w:r>
      <w:r w:rsidRPr="003622F6">
        <w:rPr>
          <w:rFonts w:ascii="Times New Roman" w:hAnsi="Times New Roman"/>
          <w:lang w:eastAsia="en-US"/>
        </w:rPr>
        <w:t xml:space="preserve"> No Fault.</w:t>
      </w:r>
    </w:p>
    <w:p w14:paraId="6E61C2A0" w14:textId="37780EED" w:rsidR="00863371" w:rsidRDefault="00863371" w:rsidP="00863371">
      <w:pPr>
        <w:pStyle w:val="Heading1"/>
      </w:pPr>
      <w:r>
        <w:t>Story:</w:t>
      </w:r>
    </w:p>
    <w:p w14:paraId="7300E20D" w14:textId="3C247B2F" w:rsidR="005D7AD4" w:rsidRPr="003622F6" w:rsidRDefault="00B81ED4" w:rsidP="008F7700">
      <w:pPr>
        <w:pStyle w:val="Story"/>
        <w:rPr>
          <w:rFonts w:ascii="Times New Roman" w:hAnsi="Times New Roman" w:cs="Times New Roman"/>
          <w:szCs w:val="24"/>
        </w:rPr>
      </w:pPr>
      <w:r w:rsidRPr="003622F6">
        <w:rPr>
          <w:rFonts w:ascii="Times New Roman" w:hAnsi="Times New Roman" w:cs="Times New Roman"/>
          <w:szCs w:val="24"/>
        </w:rPr>
        <w:t xml:space="preserve">As </w:t>
      </w:r>
      <w:proofErr w:type="spellStart"/>
      <w:proofErr w:type="gramStart"/>
      <w:r w:rsidRPr="003622F6">
        <w:rPr>
          <w:rFonts w:ascii="Times New Roman" w:hAnsi="Times New Roman" w:cs="Times New Roman"/>
          <w:szCs w:val="24"/>
        </w:rPr>
        <w:t>a</w:t>
      </w:r>
      <w:proofErr w:type="spellEnd"/>
      <w:proofErr w:type="gramEnd"/>
      <w:r w:rsidR="00463E29" w:rsidRPr="003622F6">
        <w:rPr>
          <w:rFonts w:ascii="Times New Roman" w:hAnsi="Times New Roman" w:cs="Times New Roman"/>
          <w:szCs w:val="24"/>
        </w:rPr>
        <w:t xml:space="preserve"> insurance</w:t>
      </w:r>
      <w:r w:rsidR="000A04C2" w:rsidRPr="003622F6">
        <w:rPr>
          <w:rFonts w:ascii="Times New Roman" w:hAnsi="Times New Roman" w:cs="Times New Roman"/>
          <w:szCs w:val="24"/>
        </w:rPr>
        <w:t xml:space="preserve"> verifier, I don’t want the appointment extract to automatically create entries for no fault type of plan policies, so that I may have a less</w:t>
      </w:r>
      <w:r w:rsidR="00DA5E1B" w:rsidRPr="003622F6">
        <w:rPr>
          <w:rFonts w:ascii="Times New Roman" w:hAnsi="Times New Roman" w:cs="Times New Roman"/>
          <w:szCs w:val="24"/>
        </w:rPr>
        <w:t xml:space="preserve"> disruptive workflow and not</w:t>
      </w:r>
      <w:r w:rsidR="00513582">
        <w:rPr>
          <w:rFonts w:ascii="Times New Roman" w:hAnsi="Times New Roman" w:cs="Times New Roman"/>
          <w:szCs w:val="24"/>
        </w:rPr>
        <w:t xml:space="preserve"> need to</w:t>
      </w:r>
      <w:r w:rsidR="00513582" w:rsidRPr="003622F6">
        <w:rPr>
          <w:rFonts w:ascii="Times New Roman" w:hAnsi="Times New Roman" w:cs="Times New Roman"/>
          <w:szCs w:val="24"/>
        </w:rPr>
        <w:t xml:space="preserve"> update</w:t>
      </w:r>
      <w:r w:rsidR="00DA5E1B" w:rsidRPr="003622F6">
        <w:rPr>
          <w:rFonts w:ascii="Times New Roman" w:hAnsi="Times New Roman" w:cs="Times New Roman"/>
          <w:szCs w:val="24"/>
        </w:rPr>
        <w:t xml:space="preserve"> policies that don’t require</w:t>
      </w:r>
      <w:r w:rsidR="00070CD2" w:rsidRPr="003622F6">
        <w:rPr>
          <w:rFonts w:ascii="Times New Roman" w:hAnsi="Times New Roman" w:cs="Times New Roman"/>
          <w:szCs w:val="24"/>
        </w:rPr>
        <w:t xml:space="preserve"> re-verification.</w:t>
      </w:r>
    </w:p>
    <w:p w14:paraId="7300E224" w14:textId="13E16448" w:rsidR="00B81ED4" w:rsidRDefault="00B81ED4" w:rsidP="008F7700">
      <w:pPr>
        <w:pStyle w:val="Heading1"/>
      </w:pPr>
      <w:r w:rsidRPr="00C855D3">
        <w:t>Conversation:</w:t>
      </w:r>
    </w:p>
    <w:p w14:paraId="2EFCE34F" w14:textId="36A92750" w:rsidR="002016BB" w:rsidRPr="003622F6" w:rsidRDefault="00463E29" w:rsidP="00291605">
      <w:pPr>
        <w:pStyle w:val="BodyText"/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>Type of Plan file is 355.3</w:t>
      </w:r>
      <w:proofErr w:type="gramStart"/>
      <w:r w:rsidRPr="003622F6">
        <w:rPr>
          <w:rFonts w:ascii="Times New Roman" w:hAnsi="Times New Roman"/>
          <w:lang w:eastAsia="en-US"/>
        </w:rPr>
        <w:t>,.</w:t>
      </w:r>
      <w:proofErr w:type="gramEnd"/>
      <w:r w:rsidRPr="003622F6">
        <w:rPr>
          <w:rFonts w:ascii="Times New Roman" w:hAnsi="Times New Roman"/>
          <w:lang w:eastAsia="en-US"/>
        </w:rPr>
        <w:t>09</w:t>
      </w:r>
    </w:p>
    <w:p w14:paraId="47238758" w14:textId="22648D24" w:rsidR="00463E29" w:rsidRPr="003622F6" w:rsidRDefault="00463E29" w:rsidP="00291605">
      <w:pPr>
        <w:pStyle w:val="BodyText"/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 xml:space="preserve">The ‘Entered By’ field depicts who entered the buffer.  Entered By = INTERFACE, IB </w:t>
      </w:r>
      <w:proofErr w:type="spellStart"/>
      <w:r w:rsidRPr="003622F6">
        <w:rPr>
          <w:rFonts w:ascii="Times New Roman" w:hAnsi="Times New Roman"/>
          <w:lang w:eastAsia="en-US"/>
        </w:rPr>
        <w:t>eIV</w:t>
      </w:r>
      <w:proofErr w:type="spellEnd"/>
      <w:r w:rsidRPr="003622F6">
        <w:rPr>
          <w:rFonts w:ascii="Times New Roman" w:hAnsi="Times New Roman"/>
          <w:lang w:eastAsia="en-US"/>
        </w:rPr>
        <w:t xml:space="preserve"> is the user who creates</w:t>
      </w:r>
      <w:r w:rsidR="004C6270" w:rsidRPr="003622F6">
        <w:rPr>
          <w:rFonts w:ascii="Times New Roman" w:hAnsi="Times New Roman"/>
          <w:lang w:eastAsia="en-US"/>
        </w:rPr>
        <w:t xml:space="preserve"> appointment extract buffer entries and the </w:t>
      </w:r>
      <w:proofErr w:type="spellStart"/>
      <w:r w:rsidR="004C6270" w:rsidRPr="003622F6">
        <w:rPr>
          <w:rFonts w:ascii="Times New Roman" w:hAnsi="Times New Roman"/>
          <w:lang w:eastAsia="en-US"/>
        </w:rPr>
        <w:t>sourece</w:t>
      </w:r>
      <w:proofErr w:type="spellEnd"/>
      <w:r w:rsidR="004C6270" w:rsidRPr="003622F6">
        <w:rPr>
          <w:rFonts w:ascii="Times New Roman" w:hAnsi="Times New Roman"/>
          <w:lang w:eastAsia="en-US"/>
        </w:rPr>
        <w:t xml:space="preserve"> = </w:t>
      </w:r>
      <w:proofErr w:type="spellStart"/>
      <w:r w:rsidR="004C6270" w:rsidRPr="003622F6">
        <w:rPr>
          <w:rFonts w:ascii="Times New Roman" w:hAnsi="Times New Roman"/>
          <w:lang w:eastAsia="en-US"/>
        </w:rPr>
        <w:t>eIV</w:t>
      </w:r>
      <w:proofErr w:type="spellEnd"/>
      <w:r w:rsidR="004C6270" w:rsidRPr="003622F6">
        <w:rPr>
          <w:rFonts w:ascii="Times New Roman" w:hAnsi="Times New Roman"/>
          <w:lang w:eastAsia="en-US"/>
        </w:rPr>
        <w:t>.</w:t>
      </w:r>
    </w:p>
    <w:p w14:paraId="06876929" w14:textId="5E96993B" w:rsidR="009533F9" w:rsidRPr="003622F6" w:rsidRDefault="00387208" w:rsidP="00291605">
      <w:pPr>
        <w:pStyle w:val="BodyText"/>
        <w:spacing w:before="0" w:after="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During </w:t>
      </w:r>
      <w:proofErr w:type="spellStart"/>
      <w:r>
        <w:rPr>
          <w:rFonts w:ascii="Times New Roman" w:hAnsi="Times New Roman"/>
          <w:lang w:eastAsia="en-US"/>
        </w:rPr>
        <w:t>eIV</w:t>
      </w:r>
      <w:proofErr w:type="spellEnd"/>
      <w:r>
        <w:rPr>
          <w:rFonts w:ascii="Times New Roman" w:hAnsi="Times New Roman"/>
          <w:lang w:eastAsia="en-US"/>
        </w:rPr>
        <w:t xml:space="preserve"> appointment extract,</w:t>
      </w:r>
      <w:r w:rsidR="009533F9" w:rsidRPr="003622F6">
        <w:rPr>
          <w:rFonts w:ascii="Times New Roman" w:hAnsi="Times New Roman"/>
          <w:lang w:eastAsia="en-US"/>
        </w:rPr>
        <w:t xml:space="preserve"> when the type of plan is</w:t>
      </w:r>
      <w:r w:rsidR="00A11FAB" w:rsidRPr="003622F6">
        <w:rPr>
          <w:rFonts w:ascii="Times New Roman" w:hAnsi="Times New Roman"/>
          <w:lang w:eastAsia="en-US"/>
        </w:rPr>
        <w:t xml:space="preserve"> NO</w:t>
      </w:r>
      <w:r w:rsidR="009533F9" w:rsidRPr="003622F6">
        <w:rPr>
          <w:rFonts w:ascii="Times New Roman" w:hAnsi="Times New Roman"/>
          <w:lang w:eastAsia="en-US"/>
        </w:rPr>
        <w:t xml:space="preserve"> FAULT, suppress the HL7 message and stop</w:t>
      </w:r>
      <w:r>
        <w:rPr>
          <w:rFonts w:ascii="Times New Roman" w:hAnsi="Times New Roman"/>
          <w:lang w:eastAsia="en-US"/>
        </w:rPr>
        <w:t xml:space="preserve"> processing.  Review IB*2*549 code to add additional value of type of plan = NO FAULT into existing suppression code.</w:t>
      </w:r>
    </w:p>
    <w:p w14:paraId="7300E23A" w14:textId="44DD8921" w:rsidR="00B81ED4" w:rsidRPr="003622F6" w:rsidRDefault="00B81ED4" w:rsidP="00463E29">
      <w:pPr>
        <w:pStyle w:val="Heading1"/>
        <w:rPr>
          <w:rFonts w:ascii="Arial" w:hAnsi="Arial" w:cs="Arial"/>
        </w:rPr>
      </w:pPr>
      <w:r w:rsidRPr="003622F6">
        <w:rPr>
          <w:rFonts w:ascii="Arial" w:hAnsi="Arial" w:cs="Arial"/>
        </w:rPr>
        <w:t>Detailed Listing of</w:t>
      </w:r>
      <w:r w:rsidR="003D15ED" w:rsidRPr="003622F6">
        <w:rPr>
          <w:rFonts w:ascii="Arial" w:hAnsi="Arial" w:cs="Arial"/>
        </w:rPr>
        <w:t xml:space="preserve"> Acceptance Criteria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6058"/>
        <w:gridCol w:w="1996"/>
      </w:tblGrid>
      <w:tr w:rsidR="002407DA" w:rsidRPr="00C855D3" w14:paraId="7300E23D" w14:textId="66512FD7" w:rsidTr="00291605">
        <w:trPr>
          <w:jc w:val="center"/>
        </w:trPr>
        <w:tc>
          <w:tcPr>
            <w:tcW w:w="795" w:type="pct"/>
            <w:shd w:val="clear" w:color="auto" w:fill="DBE5F1" w:themeFill="accent1" w:themeFillTint="33"/>
          </w:tcPr>
          <w:p w14:paraId="7300E23B" w14:textId="77777777" w:rsidR="002407DA" w:rsidRPr="003622F6" w:rsidRDefault="002407DA" w:rsidP="00C514E2">
            <w:pPr>
              <w:pStyle w:val="TableHeading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Requirement ID</w:t>
            </w:r>
          </w:p>
        </w:tc>
        <w:tc>
          <w:tcPr>
            <w:tcW w:w="3163" w:type="pct"/>
            <w:shd w:val="clear" w:color="auto" w:fill="DBE5F1" w:themeFill="accent1" w:themeFillTint="33"/>
          </w:tcPr>
          <w:p w14:paraId="7300E23C" w14:textId="77777777" w:rsidR="002407DA" w:rsidRPr="003622F6" w:rsidRDefault="002407DA" w:rsidP="00C514E2">
            <w:pPr>
              <w:pStyle w:val="TableHeading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Description</w:t>
            </w:r>
          </w:p>
        </w:tc>
        <w:tc>
          <w:tcPr>
            <w:tcW w:w="1042" w:type="pct"/>
            <w:shd w:val="clear" w:color="auto" w:fill="DBE5F1" w:themeFill="accent1" w:themeFillTint="33"/>
          </w:tcPr>
          <w:p w14:paraId="7EFF341A" w14:textId="77777777" w:rsidR="002407DA" w:rsidRDefault="002407DA" w:rsidP="00C514E2">
            <w:pPr>
              <w:pStyle w:val="TableHeading"/>
            </w:pPr>
            <w:r>
              <w:t>External Dependency</w:t>
            </w:r>
          </w:p>
          <w:p w14:paraId="4061EF5B" w14:textId="77777777" w:rsidR="002407DA" w:rsidRDefault="002407DA" w:rsidP="00C514E2">
            <w:pPr>
              <w:pStyle w:val="TableHeading"/>
            </w:pPr>
            <w:r>
              <w:t>(Y/N)</w:t>
            </w:r>
          </w:p>
          <w:p w14:paraId="53A549BC" w14:textId="0A9CDE1D" w:rsidR="002407DA" w:rsidRPr="00C855D3" w:rsidRDefault="002407DA" w:rsidP="00C514E2">
            <w:pPr>
              <w:pStyle w:val="TableHeading"/>
            </w:pPr>
            <w:r>
              <w:t>If Y, provide organization and description</w:t>
            </w:r>
          </w:p>
        </w:tc>
      </w:tr>
      <w:tr w:rsidR="002407DA" w:rsidRPr="00C855D3" w14:paraId="7300E240" w14:textId="070A8A17" w:rsidTr="00291605">
        <w:trPr>
          <w:jc w:val="center"/>
        </w:trPr>
        <w:tc>
          <w:tcPr>
            <w:tcW w:w="795" w:type="pct"/>
            <w:shd w:val="clear" w:color="auto" w:fill="auto"/>
            <w:vAlign w:val="center"/>
          </w:tcPr>
          <w:p w14:paraId="7300E23E" w14:textId="4E09665C" w:rsidR="002407DA" w:rsidRPr="003622F6" w:rsidRDefault="00463E29" w:rsidP="00C514E2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USIN-069</w:t>
            </w:r>
            <w:r w:rsidR="002407DA" w:rsidRPr="003622F6">
              <w:rPr>
                <w:rFonts w:ascii="Arial" w:hAnsi="Arial"/>
              </w:rPr>
              <w:t>.01</w:t>
            </w:r>
          </w:p>
        </w:tc>
        <w:tc>
          <w:tcPr>
            <w:tcW w:w="3163" w:type="pct"/>
            <w:shd w:val="clear" w:color="auto" w:fill="auto"/>
            <w:vAlign w:val="center"/>
          </w:tcPr>
          <w:p w14:paraId="7300E23F" w14:textId="27DF0324" w:rsidR="002407DA" w:rsidRPr="003622F6" w:rsidRDefault="00463E29" w:rsidP="004C6270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  <w:color w:val="4F6228" w:themeColor="accent3" w:themeShade="80"/>
              </w:rPr>
              <w:t xml:space="preserve">Buffer entries </w:t>
            </w:r>
            <w:r w:rsidR="004C6270" w:rsidRPr="003622F6">
              <w:rPr>
                <w:rFonts w:ascii="Arial" w:hAnsi="Arial"/>
                <w:color w:val="4F6228" w:themeColor="accent3" w:themeShade="80"/>
              </w:rPr>
              <w:t xml:space="preserve">are not </w:t>
            </w:r>
            <w:r w:rsidRPr="003622F6">
              <w:rPr>
                <w:rFonts w:ascii="Arial" w:hAnsi="Arial"/>
                <w:color w:val="4F6228" w:themeColor="accent3" w:themeShade="80"/>
              </w:rPr>
              <w:t xml:space="preserve">created by the appointment extract for </w:t>
            </w:r>
            <w:r w:rsidR="002407DA" w:rsidRPr="003622F6">
              <w:rPr>
                <w:rFonts w:ascii="Arial" w:hAnsi="Arial"/>
                <w:color w:val="4F6228" w:themeColor="accent3" w:themeShade="80"/>
              </w:rPr>
              <w:t xml:space="preserve"> </w:t>
            </w:r>
            <w:r w:rsidRPr="003622F6">
              <w:rPr>
                <w:rFonts w:ascii="Arial" w:hAnsi="Arial"/>
                <w:color w:val="4F6228" w:themeColor="accent3" w:themeShade="80"/>
              </w:rPr>
              <w:lastRenderedPageBreak/>
              <w:t>policies where the type of plan is NO FAULT</w:t>
            </w:r>
          </w:p>
        </w:tc>
        <w:tc>
          <w:tcPr>
            <w:tcW w:w="1042" w:type="pct"/>
          </w:tcPr>
          <w:p w14:paraId="3A605133" w14:textId="77777777" w:rsidR="002407DA" w:rsidRPr="00C855D3" w:rsidRDefault="002407DA" w:rsidP="00C514E2">
            <w:pPr>
              <w:pStyle w:val="TableText"/>
            </w:pPr>
          </w:p>
        </w:tc>
      </w:tr>
      <w:tr w:rsidR="002407DA" w:rsidRPr="00C855D3" w14:paraId="7300E243" w14:textId="1C17D7E3" w:rsidTr="00291605">
        <w:trPr>
          <w:jc w:val="center"/>
        </w:trPr>
        <w:tc>
          <w:tcPr>
            <w:tcW w:w="795" w:type="pct"/>
            <w:shd w:val="clear" w:color="auto" w:fill="auto"/>
            <w:vAlign w:val="center"/>
          </w:tcPr>
          <w:p w14:paraId="7300E241" w14:textId="345F92DE" w:rsidR="002407DA" w:rsidRPr="003622F6" w:rsidRDefault="004D38EA" w:rsidP="004D38EA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lastRenderedPageBreak/>
              <w:t>USIN</w:t>
            </w:r>
            <w:r w:rsidR="00ED5F79" w:rsidRPr="003622F6">
              <w:rPr>
                <w:rFonts w:ascii="Arial" w:hAnsi="Arial"/>
              </w:rPr>
              <w:t>-0</w:t>
            </w:r>
            <w:r w:rsidRPr="003622F6">
              <w:rPr>
                <w:rFonts w:ascii="Arial" w:hAnsi="Arial"/>
              </w:rPr>
              <w:t>69</w:t>
            </w:r>
            <w:r w:rsidR="002407DA" w:rsidRPr="003622F6">
              <w:rPr>
                <w:rFonts w:ascii="Arial" w:hAnsi="Arial"/>
              </w:rPr>
              <w:t>.02</w:t>
            </w:r>
          </w:p>
        </w:tc>
        <w:tc>
          <w:tcPr>
            <w:tcW w:w="3163" w:type="pct"/>
            <w:shd w:val="clear" w:color="auto" w:fill="auto"/>
            <w:vAlign w:val="center"/>
          </w:tcPr>
          <w:p w14:paraId="7300E242" w14:textId="6DA1076C" w:rsidR="002407DA" w:rsidRPr="003622F6" w:rsidRDefault="00527E21" w:rsidP="00C514E2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  <w:color w:val="4F6228" w:themeColor="accent3" w:themeShade="80"/>
              </w:rPr>
              <w:t>Buffer entries continue to be made for correct Type of Coverage and Type of Plan values.</w:t>
            </w:r>
          </w:p>
        </w:tc>
        <w:tc>
          <w:tcPr>
            <w:tcW w:w="1042" w:type="pct"/>
          </w:tcPr>
          <w:p w14:paraId="59C1E872" w14:textId="77777777" w:rsidR="002407DA" w:rsidRPr="00C855D3" w:rsidRDefault="002407DA" w:rsidP="00C514E2">
            <w:pPr>
              <w:pStyle w:val="TableText"/>
            </w:pPr>
          </w:p>
        </w:tc>
      </w:tr>
    </w:tbl>
    <w:p w14:paraId="7300E244" w14:textId="48D0CAE3" w:rsidR="00B81ED4" w:rsidRDefault="00B81ED4" w:rsidP="008F7700">
      <w:pPr>
        <w:pStyle w:val="Heading1"/>
      </w:pPr>
      <w:r w:rsidRPr="00C855D3">
        <w:t>Constraints:</w:t>
      </w:r>
    </w:p>
    <w:p w14:paraId="6A754245" w14:textId="16EABD1B" w:rsidR="00291605" w:rsidRPr="003622F6" w:rsidRDefault="00070CD2" w:rsidP="00527E21">
      <w:pPr>
        <w:pStyle w:val="BodyText"/>
        <w:numPr>
          <w:ilvl w:val="0"/>
          <w:numId w:val="9"/>
        </w:numPr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>May be difficult to tell if code is indeed working, or if ‘No Fault’ entries have been created because there are no patients with appointments whose insurance isn’t fresh with a</w:t>
      </w:r>
      <w:r w:rsidR="00463E29" w:rsidRPr="003622F6">
        <w:rPr>
          <w:rFonts w:ascii="Times New Roman" w:hAnsi="Times New Roman"/>
          <w:lang w:eastAsia="en-US"/>
        </w:rPr>
        <w:t xml:space="preserve"> no fault type of</w:t>
      </w:r>
      <w:r w:rsidRPr="003622F6">
        <w:rPr>
          <w:rFonts w:ascii="Times New Roman" w:hAnsi="Times New Roman"/>
          <w:lang w:eastAsia="en-US"/>
        </w:rPr>
        <w:t xml:space="preserve"> policy. </w:t>
      </w:r>
      <w:r w:rsidR="00F647C9" w:rsidRPr="003622F6">
        <w:rPr>
          <w:rFonts w:ascii="Times New Roman" w:hAnsi="Times New Roman"/>
          <w:lang w:eastAsia="en-US"/>
        </w:rPr>
        <w:t xml:space="preserve"> Developers will need to assist.</w:t>
      </w:r>
    </w:p>
    <w:p w14:paraId="77DBEABE" w14:textId="5365EF8B" w:rsidR="00527E21" w:rsidRPr="003622F6" w:rsidRDefault="00527E21" w:rsidP="00527E21">
      <w:pPr>
        <w:pStyle w:val="BodyText"/>
        <w:numPr>
          <w:ilvl w:val="0"/>
          <w:numId w:val="9"/>
        </w:numPr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>Can NOT be tested in MIRROR account, as appointment extract isn’t typically scheduled.  If IRM is asked to schedule, will not likely have future appointments scheduled.</w:t>
      </w:r>
    </w:p>
    <w:p w14:paraId="0EAFB713" w14:textId="294C4FA1" w:rsidR="00527E21" w:rsidRPr="003622F6" w:rsidRDefault="00527E21" w:rsidP="00527E21">
      <w:pPr>
        <w:pStyle w:val="BodyText"/>
        <w:numPr>
          <w:ilvl w:val="0"/>
          <w:numId w:val="9"/>
        </w:numPr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>CAN be tested in test environment with developer setting specific file conditions and scheduling appointment, then manually running extract.  Extract is IBCNE IIV NIGHLTLY EXTRACT.</w:t>
      </w:r>
    </w:p>
    <w:p w14:paraId="7300E24A" w14:textId="77777777" w:rsidR="00051DB8" w:rsidRDefault="00051DB8" w:rsidP="00051DB8">
      <w:pPr>
        <w:pStyle w:val="Heading1"/>
      </w:pPr>
      <w:r w:rsidRPr="00C855D3">
        <w:t>Assumptions (If applicable, otherwise delete)</w:t>
      </w:r>
    </w:p>
    <w:p w14:paraId="78FA3E8B" w14:textId="28971537" w:rsidR="00463E29" w:rsidRPr="00463E29" w:rsidRDefault="00463E29" w:rsidP="00527E21">
      <w:pPr>
        <w:pStyle w:val="BodyText"/>
        <w:numPr>
          <w:ilvl w:val="0"/>
          <w:numId w:val="10"/>
        </w:numPr>
        <w:rPr>
          <w:sz w:val="22"/>
          <w:szCs w:val="22"/>
          <w:lang w:eastAsia="en-US"/>
        </w:rPr>
      </w:pPr>
      <w:r w:rsidRPr="003622F6">
        <w:rPr>
          <w:rFonts w:ascii="Times New Roman" w:hAnsi="Times New Roman"/>
          <w:lang w:eastAsia="en-US"/>
        </w:rPr>
        <w:t>Must be</w:t>
      </w:r>
      <w:r w:rsidR="005A5C74">
        <w:rPr>
          <w:rFonts w:ascii="Times New Roman" w:hAnsi="Times New Roman"/>
          <w:lang w:eastAsia="en-US"/>
        </w:rPr>
        <w:t xml:space="preserve"> an</w:t>
      </w:r>
      <w:r w:rsidRPr="003622F6">
        <w:rPr>
          <w:rFonts w:ascii="Times New Roman" w:hAnsi="Times New Roman"/>
          <w:lang w:eastAsia="en-US"/>
        </w:rPr>
        <w:t xml:space="preserve"> active type of plan No Fault policies to </w:t>
      </w:r>
      <w:proofErr w:type="gramStart"/>
      <w:r w:rsidRPr="003622F6">
        <w:rPr>
          <w:rFonts w:ascii="Times New Roman" w:hAnsi="Times New Roman"/>
          <w:lang w:eastAsia="en-US"/>
        </w:rPr>
        <w:t>test.</w:t>
      </w:r>
      <w:proofErr w:type="gramEnd"/>
    </w:p>
    <w:p w14:paraId="68809AC8" w14:textId="28BEC9BE" w:rsidR="00811E4D" w:rsidRDefault="00811E4D" w:rsidP="00051DB8">
      <w:pPr>
        <w:pStyle w:val="Heading1"/>
      </w:pPr>
      <w:r>
        <w:t>Risks</w:t>
      </w:r>
    </w:p>
    <w:p w14:paraId="02737251" w14:textId="2F202B05" w:rsidR="00291605" w:rsidRPr="003622F6" w:rsidRDefault="00527E21" w:rsidP="00527E21">
      <w:pPr>
        <w:pStyle w:val="BodyText"/>
        <w:numPr>
          <w:ilvl w:val="0"/>
          <w:numId w:val="10"/>
        </w:numPr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>May not be able to find</w:t>
      </w:r>
      <w:r w:rsidR="005A5C74">
        <w:rPr>
          <w:rFonts w:ascii="Times New Roman" w:hAnsi="Times New Roman"/>
          <w:lang w:eastAsia="en-US"/>
        </w:rPr>
        <w:t xml:space="preserve"> appropriate</w:t>
      </w:r>
      <w:r w:rsidRPr="003622F6">
        <w:rPr>
          <w:rFonts w:ascii="Times New Roman" w:hAnsi="Times New Roman"/>
          <w:lang w:eastAsia="en-US"/>
        </w:rPr>
        <w:t xml:space="preserve"> data scenario in a production account, so</w:t>
      </w:r>
      <w:r w:rsidR="005A5C74">
        <w:rPr>
          <w:rFonts w:ascii="Times New Roman" w:hAnsi="Times New Roman"/>
          <w:lang w:eastAsia="en-US"/>
        </w:rPr>
        <w:t xml:space="preserve"> we</w:t>
      </w:r>
      <w:r w:rsidRPr="003622F6">
        <w:rPr>
          <w:rFonts w:ascii="Times New Roman" w:hAnsi="Times New Roman"/>
          <w:lang w:eastAsia="en-US"/>
        </w:rPr>
        <w:t xml:space="preserve"> would have to get permissions to create fake data in PROD accounts to test, which may not be granted.</w:t>
      </w:r>
    </w:p>
    <w:p w14:paraId="1BFBF3F8" w14:textId="37759AA0" w:rsidR="00527E21" w:rsidRPr="003622F6" w:rsidRDefault="00527E21" w:rsidP="00527E21">
      <w:pPr>
        <w:pStyle w:val="BodyText"/>
        <w:numPr>
          <w:ilvl w:val="0"/>
          <w:numId w:val="10"/>
        </w:numPr>
        <w:spacing w:before="0" w:after="0"/>
        <w:rPr>
          <w:rFonts w:ascii="Times New Roman" w:hAnsi="Times New Roman"/>
          <w:lang w:eastAsia="en-US"/>
        </w:rPr>
      </w:pPr>
      <w:r w:rsidRPr="003622F6">
        <w:rPr>
          <w:rFonts w:ascii="Times New Roman" w:hAnsi="Times New Roman"/>
          <w:lang w:eastAsia="en-US"/>
        </w:rPr>
        <w:t>Continuing to extract these files creates additional workload burden on insurance verification staff members for zero revenue value.</w:t>
      </w:r>
    </w:p>
    <w:p w14:paraId="7300E250" w14:textId="77777777" w:rsidR="00051DB8" w:rsidRPr="00C855D3" w:rsidRDefault="00051DB8" w:rsidP="00051DB8">
      <w:pPr>
        <w:pStyle w:val="Heading1"/>
      </w:pPr>
      <w:r w:rsidRPr="00291605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Pr="003622F6" w:rsidRDefault="006F762D" w:rsidP="006F762D">
      <w:pPr>
        <w:spacing w:before="120" w:after="120" w:line="240" w:lineRule="auto"/>
        <w:jc w:val="center"/>
        <w:rPr>
          <w:rFonts w:ascii="Arial" w:hAnsi="Arial" w:cs="Arial"/>
          <w:b/>
          <w:sz w:val="24"/>
        </w:rPr>
      </w:pPr>
      <w:r w:rsidRPr="003622F6">
        <w:rPr>
          <w:rFonts w:ascii="Arial" w:hAnsi="Arial" w:cs="Arial"/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3622F6" w:rsidRDefault="006F762D" w:rsidP="00213119">
            <w:pPr>
              <w:pStyle w:val="TableHeading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3622F6" w:rsidRDefault="006F762D" w:rsidP="00213119">
            <w:pPr>
              <w:pStyle w:val="TableHeading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3622F6" w:rsidRDefault="006F762D" w:rsidP="00213119">
            <w:pPr>
              <w:pStyle w:val="TableHeading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3622F6" w:rsidRDefault="006F762D" w:rsidP="00213119">
            <w:pPr>
              <w:pStyle w:val="TableHeading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3A480BD2" w:rsidR="006F762D" w:rsidRPr="003622F6" w:rsidRDefault="00463E29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10/20/2016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3622F6" w:rsidRDefault="006F762D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3622F6" w:rsidRDefault="006F762D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D83A739" w:rsidR="006F762D" w:rsidRPr="003622F6" w:rsidRDefault="00291605" w:rsidP="00213119">
            <w:pPr>
              <w:pStyle w:val="TableText"/>
              <w:rPr>
                <w:rFonts w:ascii="Arial" w:hAnsi="Arial"/>
              </w:rPr>
            </w:pPr>
            <w:proofErr w:type="spellStart"/>
            <w:r w:rsidRPr="003622F6">
              <w:rPr>
                <w:rFonts w:ascii="Arial" w:hAnsi="Arial"/>
              </w:rPr>
              <w:t>eInsurance</w:t>
            </w:r>
            <w:proofErr w:type="spellEnd"/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2651DEAD" w:rsidR="006F762D" w:rsidRPr="003622F6" w:rsidRDefault="00F647C9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10/28/2016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3EAE2582" w:rsidR="006F762D" w:rsidRPr="003622F6" w:rsidRDefault="00F647C9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39E1C0F9" w:rsidR="006F762D" w:rsidRPr="003622F6" w:rsidRDefault="00F647C9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Final edits before TW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24B4D4A5" w:rsidR="006F762D" w:rsidRPr="003622F6" w:rsidRDefault="00F647C9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 xml:space="preserve">Cindy Fawcett </w:t>
            </w:r>
            <w:proofErr w:type="spellStart"/>
            <w:r w:rsidRPr="003622F6">
              <w:rPr>
                <w:rFonts w:ascii="Arial" w:hAnsi="Arial"/>
              </w:rPr>
              <w:t>Leidos</w:t>
            </w:r>
            <w:proofErr w:type="spellEnd"/>
          </w:p>
        </w:tc>
      </w:tr>
      <w:tr w:rsidR="00A90AAA" w:rsidRPr="00C855D3" w14:paraId="330E3955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D8A8" w14:textId="6BDA142B" w:rsidR="00A90AAA" w:rsidRPr="003622F6" w:rsidRDefault="00A90AAA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10/31/2016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88FC" w14:textId="6431F6E8" w:rsidR="00A90AAA" w:rsidRPr="003622F6" w:rsidRDefault="00A90AAA" w:rsidP="00213119">
            <w:pPr>
              <w:pStyle w:val="TableText"/>
              <w:rPr>
                <w:rFonts w:ascii="Arial" w:hAnsi="Arial"/>
              </w:rPr>
            </w:pPr>
            <w:r w:rsidRPr="003622F6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1139" w14:textId="00905AC5" w:rsidR="00A90AAA" w:rsidRPr="003622F6" w:rsidRDefault="00A90AAA" w:rsidP="00213119">
            <w:pPr>
              <w:pStyle w:val="TableText"/>
              <w:rPr>
                <w:rFonts w:ascii="Arial" w:hAnsi="Arial"/>
              </w:rPr>
            </w:pPr>
            <w:r w:rsidRPr="00A90AAA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A433" w14:textId="7CF15C83" w:rsidR="00A90AAA" w:rsidRPr="003622F6" w:rsidRDefault="00A90AAA" w:rsidP="00213119">
            <w:pPr>
              <w:pStyle w:val="TableText"/>
              <w:rPr>
                <w:rFonts w:ascii="Arial" w:hAnsi="Arial"/>
              </w:rPr>
            </w:pPr>
            <w:proofErr w:type="spellStart"/>
            <w:r w:rsidRPr="003622F6">
              <w:rPr>
                <w:rFonts w:ascii="Arial" w:hAnsi="Arial"/>
              </w:rPr>
              <w:t>Leidos</w:t>
            </w:r>
            <w:proofErr w:type="spellEnd"/>
            <w:r w:rsidRPr="003622F6">
              <w:rPr>
                <w:rFonts w:ascii="Arial" w:hAnsi="Arial"/>
              </w:rPr>
              <w:t xml:space="preserve"> Team</w:t>
            </w:r>
          </w:p>
        </w:tc>
      </w:tr>
      <w:tr w:rsidR="00ED2FBE" w:rsidRPr="00C855D3" w14:paraId="02FB3AEF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E42A" w14:textId="7B10A56F" w:rsidR="00ED2FBE" w:rsidRPr="003622F6" w:rsidRDefault="00ED2FBE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11/8/2016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DF2B" w14:textId="48A77F86" w:rsidR="00ED2FBE" w:rsidRPr="003622F6" w:rsidRDefault="00ED2FBE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V2.0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7281" w14:textId="5CD40D52" w:rsidR="00ED2FBE" w:rsidRPr="00A90AAA" w:rsidRDefault="00ED2FBE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Incorporate changes from </w:t>
            </w:r>
            <w:proofErr w:type="spellStart"/>
            <w:r>
              <w:rPr>
                <w:rFonts w:ascii="Arial" w:hAnsi="Arial"/>
              </w:rPr>
              <w:t>eBusiness</w:t>
            </w:r>
            <w:proofErr w:type="spellEnd"/>
            <w:r>
              <w:rPr>
                <w:rFonts w:ascii="Arial" w:hAnsi="Arial"/>
              </w:rPr>
              <w:t xml:space="preserve"> Review and resubmit for appro</w:t>
            </w:r>
            <w:bookmarkStart w:id="0" w:name="_GoBack"/>
            <w:r>
              <w:rPr>
                <w:rFonts w:ascii="Arial" w:hAnsi="Arial"/>
              </w:rPr>
              <w:t>va</w:t>
            </w:r>
            <w:bookmarkEnd w:id="0"/>
            <w:r>
              <w:rPr>
                <w:rFonts w:ascii="Arial" w:hAnsi="Arial"/>
              </w:rPr>
              <w:t>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7855" w14:textId="4E0FF43B" w:rsidR="00ED2FBE" w:rsidRPr="003622F6" w:rsidRDefault="00ED2FBE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Cindy Fawcett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9AC51" w14:textId="77777777" w:rsidR="00F17541" w:rsidRDefault="00F17541" w:rsidP="00B81ED4">
      <w:pPr>
        <w:spacing w:after="0" w:line="240" w:lineRule="auto"/>
      </w:pPr>
      <w:r>
        <w:separator/>
      </w:r>
    </w:p>
  </w:endnote>
  <w:endnote w:type="continuationSeparator" w:id="0">
    <w:p w14:paraId="118C7B00" w14:textId="77777777" w:rsidR="00F17541" w:rsidRDefault="00F17541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A6D6D" w14:textId="77777777" w:rsidR="00257BE7" w:rsidRDefault="00257B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2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2"/>
      <w:customXmlDelRangeStart w:id="3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3"/>
          <w:p w14:paraId="55647AD7" w14:textId="0F5E1645" w:rsidR="002407DA" w:rsidRPr="002407DA" w:rsidDel="00257BE7" w:rsidRDefault="002407DA">
            <w:pPr>
              <w:pStyle w:val="Footer"/>
              <w:jc w:val="center"/>
              <w:rPr>
                <w:del w:id="4" w:author="Author"/>
              </w:rPr>
            </w:pPr>
            <w:del w:id="5" w:author="Author">
              <w:r w:rsidRPr="002407DA" w:rsidDel="00257BE7">
                <w:delText xml:space="preserve">Page </w:delText>
              </w:r>
              <w:r w:rsidRPr="002407DA" w:rsidDel="00257BE7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257BE7">
                <w:rPr>
                  <w:bCs/>
                </w:rPr>
                <w:delInstrText xml:space="preserve"> PAGE </w:delInstrText>
              </w:r>
              <w:r w:rsidRPr="002407DA" w:rsidDel="00257BE7">
                <w:rPr>
                  <w:bCs/>
                  <w:sz w:val="24"/>
                  <w:szCs w:val="24"/>
                </w:rPr>
                <w:fldChar w:fldCharType="separate"/>
              </w:r>
              <w:r w:rsidR="00257BE7" w:rsidDel="00257BE7">
                <w:rPr>
                  <w:bCs/>
                  <w:noProof/>
                </w:rPr>
                <w:delText>2</w:delText>
              </w:r>
              <w:r w:rsidRPr="002407DA" w:rsidDel="00257BE7">
                <w:rPr>
                  <w:bCs/>
                  <w:sz w:val="24"/>
                  <w:szCs w:val="24"/>
                </w:rPr>
                <w:fldChar w:fldCharType="end"/>
              </w:r>
              <w:r w:rsidRPr="002407DA" w:rsidDel="00257BE7">
                <w:delText xml:space="preserve"> of </w:delText>
              </w:r>
              <w:r w:rsidRPr="002407DA" w:rsidDel="00257BE7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257BE7">
                <w:rPr>
                  <w:bCs/>
                </w:rPr>
                <w:delInstrText xml:space="preserve"> NUMPAGES  </w:delInstrText>
              </w:r>
              <w:r w:rsidRPr="002407DA" w:rsidDel="00257BE7">
                <w:rPr>
                  <w:bCs/>
                  <w:sz w:val="24"/>
                  <w:szCs w:val="24"/>
                </w:rPr>
                <w:fldChar w:fldCharType="separate"/>
              </w:r>
              <w:r w:rsidR="00257BE7" w:rsidDel="00257BE7">
                <w:rPr>
                  <w:bCs/>
                  <w:noProof/>
                </w:rPr>
                <w:delText>2</w:delText>
              </w:r>
              <w:r w:rsidRPr="002407DA" w:rsidDel="00257BE7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6" w:author="Author"/>
        </w:sdtContent>
      </w:sdt>
      <w:customXmlDelRangeEnd w:id="6"/>
      <w:customXmlDelRangeStart w:id="7" w:author="Author"/>
    </w:sdtContent>
  </w:sdt>
  <w:customXmlDelRangeEnd w:id="7"/>
  <w:p w14:paraId="4292578D" w14:textId="77777777" w:rsidR="002407DA" w:rsidRDefault="002407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B1A6F" w14:textId="77777777" w:rsidR="00257BE7" w:rsidRDefault="00257B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F6DA4" w14:textId="77777777" w:rsidR="00F17541" w:rsidRDefault="00F17541" w:rsidP="00B81ED4">
      <w:pPr>
        <w:spacing w:after="0" w:line="240" w:lineRule="auto"/>
      </w:pPr>
      <w:r>
        <w:separator/>
      </w:r>
    </w:p>
  </w:footnote>
  <w:footnote w:type="continuationSeparator" w:id="0">
    <w:p w14:paraId="52853611" w14:textId="77777777" w:rsidR="00F17541" w:rsidRDefault="00F17541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AD35F" w14:textId="77777777" w:rsidR="00257BE7" w:rsidRDefault="00257B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DB1F8BD" w:rsidR="00122200" w:rsidRPr="00B81ED4" w:rsidRDefault="000A04C2">
    <w:pPr>
      <w:pStyle w:val="Header"/>
      <w:rPr>
        <w:sz w:val="20"/>
      </w:rPr>
    </w:pPr>
    <w:del w:id="1" w:author="Author">
      <w:r w:rsidDel="00257BE7">
        <w:rPr>
          <w:sz w:val="20"/>
        </w:rPr>
        <w:delText>User Story: USIN-069 No Fault eIV Appointment Extract</w:delText>
      </w:r>
      <w:r w:rsidR="00122200" w:rsidRPr="00B81ED4" w:rsidDel="00257BE7">
        <w:rPr>
          <w:sz w:val="20"/>
        </w:rPr>
        <w:delText xml:space="preserve"> v</w:delText>
      </w:r>
      <w:r w:rsidR="00ED2FBE" w:rsidDel="00257BE7">
        <w:rPr>
          <w:sz w:val="20"/>
        </w:rPr>
        <w:delText>2</w:delText>
      </w:r>
      <w:r w:rsidR="00A90AAA" w:rsidDel="00257BE7">
        <w:rPr>
          <w:sz w:val="20"/>
        </w:rPr>
        <w:delText>.0</w:delText>
      </w:r>
    </w:del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9499A" w14:textId="77777777" w:rsidR="00257BE7" w:rsidRDefault="00257B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82E69"/>
    <w:multiLevelType w:val="hybridMultilevel"/>
    <w:tmpl w:val="D578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C10BA3"/>
    <w:multiLevelType w:val="hybridMultilevel"/>
    <w:tmpl w:val="D6D8B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4CD1"/>
    <w:rsid w:val="00040EB7"/>
    <w:rsid w:val="00043E15"/>
    <w:rsid w:val="000455AE"/>
    <w:rsid w:val="00046F79"/>
    <w:rsid w:val="00051DB8"/>
    <w:rsid w:val="00065FA0"/>
    <w:rsid w:val="00070CD2"/>
    <w:rsid w:val="000710F8"/>
    <w:rsid w:val="00074024"/>
    <w:rsid w:val="0007552E"/>
    <w:rsid w:val="00087ACA"/>
    <w:rsid w:val="000A04C2"/>
    <w:rsid w:val="000A2F40"/>
    <w:rsid w:val="000A3203"/>
    <w:rsid w:val="000B507F"/>
    <w:rsid w:val="000B7003"/>
    <w:rsid w:val="000C3515"/>
    <w:rsid w:val="000F0DAA"/>
    <w:rsid w:val="000F1BBE"/>
    <w:rsid w:val="00122200"/>
    <w:rsid w:val="00122BFA"/>
    <w:rsid w:val="00136651"/>
    <w:rsid w:val="00144443"/>
    <w:rsid w:val="00152BDB"/>
    <w:rsid w:val="00154865"/>
    <w:rsid w:val="00162A4D"/>
    <w:rsid w:val="00191DE6"/>
    <w:rsid w:val="001B379F"/>
    <w:rsid w:val="001B47A3"/>
    <w:rsid w:val="001C7764"/>
    <w:rsid w:val="001D3A76"/>
    <w:rsid w:val="001F5110"/>
    <w:rsid w:val="001F6CD2"/>
    <w:rsid w:val="002012C6"/>
    <w:rsid w:val="002016BB"/>
    <w:rsid w:val="002073F1"/>
    <w:rsid w:val="00213C69"/>
    <w:rsid w:val="00215DA5"/>
    <w:rsid w:val="00217AB6"/>
    <w:rsid w:val="00223229"/>
    <w:rsid w:val="00237A45"/>
    <w:rsid w:val="002407DA"/>
    <w:rsid w:val="00257BE7"/>
    <w:rsid w:val="00257F79"/>
    <w:rsid w:val="00263624"/>
    <w:rsid w:val="00264B88"/>
    <w:rsid w:val="00280708"/>
    <w:rsid w:val="00281C50"/>
    <w:rsid w:val="00283C1B"/>
    <w:rsid w:val="00291605"/>
    <w:rsid w:val="00293BAC"/>
    <w:rsid w:val="00296EFC"/>
    <w:rsid w:val="002B294C"/>
    <w:rsid w:val="002E61D7"/>
    <w:rsid w:val="00317AF6"/>
    <w:rsid w:val="0033331F"/>
    <w:rsid w:val="0033462F"/>
    <w:rsid w:val="00334CFE"/>
    <w:rsid w:val="00354BF7"/>
    <w:rsid w:val="0035711A"/>
    <w:rsid w:val="00361074"/>
    <w:rsid w:val="003622F6"/>
    <w:rsid w:val="003628E1"/>
    <w:rsid w:val="00364D54"/>
    <w:rsid w:val="003856F8"/>
    <w:rsid w:val="00387208"/>
    <w:rsid w:val="0039553C"/>
    <w:rsid w:val="003966B3"/>
    <w:rsid w:val="003B7B43"/>
    <w:rsid w:val="003C3E0D"/>
    <w:rsid w:val="003D15ED"/>
    <w:rsid w:val="003D44CB"/>
    <w:rsid w:val="003D7638"/>
    <w:rsid w:val="003E2A7D"/>
    <w:rsid w:val="003E75C4"/>
    <w:rsid w:val="004128D9"/>
    <w:rsid w:val="00427433"/>
    <w:rsid w:val="004301E3"/>
    <w:rsid w:val="00437F5F"/>
    <w:rsid w:val="004476B5"/>
    <w:rsid w:val="004626D3"/>
    <w:rsid w:val="00463E29"/>
    <w:rsid w:val="0046560F"/>
    <w:rsid w:val="00470066"/>
    <w:rsid w:val="004C6270"/>
    <w:rsid w:val="004D38EA"/>
    <w:rsid w:val="004D66F9"/>
    <w:rsid w:val="004E0CC3"/>
    <w:rsid w:val="004E4F95"/>
    <w:rsid w:val="004E594D"/>
    <w:rsid w:val="004E694A"/>
    <w:rsid w:val="00501766"/>
    <w:rsid w:val="00513582"/>
    <w:rsid w:val="005215E0"/>
    <w:rsid w:val="00526D9B"/>
    <w:rsid w:val="00527E21"/>
    <w:rsid w:val="00542EC7"/>
    <w:rsid w:val="00547FDF"/>
    <w:rsid w:val="00553DD6"/>
    <w:rsid w:val="00555BAC"/>
    <w:rsid w:val="005612AC"/>
    <w:rsid w:val="005708D8"/>
    <w:rsid w:val="00576F4B"/>
    <w:rsid w:val="005A5C74"/>
    <w:rsid w:val="005B0C4E"/>
    <w:rsid w:val="005B4FF5"/>
    <w:rsid w:val="005C6DFC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F54"/>
    <w:rsid w:val="00657BBD"/>
    <w:rsid w:val="00657BE0"/>
    <w:rsid w:val="006672DC"/>
    <w:rsid w:val="00667B4B"/>
    <w:rsid w:val="006919D6"/>
    <w:rsid w:val="0069692D"/>
    <w:rsid w:val="006A45F1"/>
    <w:rsid w:val="006B1A0E"/>
    <w:rsid w:val="006B4707"/>
    <w:rsid w:val="006B7259"/>
    <w:rsid w:val="006C177F"/>
    <w:rsid w:val="006C4AB5"/>
    <w:rsid w:val="006C4E43"/>
    <w:rsid w:val="006E621C"/>
    <w:rsid w:val="006E7A67"/>
    <w:rsid w:val="006F762D"/>
    <w:rsid w:val="00703060"/>
    <w:rsid w:val="00714C6C"/>
    <w:rsid w:val="00737A4A"/>
    <w:rsid w:val="00740199"/>
    <w:rsid w:val="00753EB7"/>
    <w:rsid w:val="00754B8C"/>
    <w:rsid w:val="007671EA"/>
    <w:rsid w:val="0078631D"/>
    <w:rsid w:val="00795B7B"/>
    <w:rsid w:val="007A12E2"/>
    <w:rsid w:val="007D2198"/>
    <w:rsid w:val="007F2230"/>
    <w:rsid w:val="00810C38"/>
    <w:rsid w:val="00811E4D"/>
    <w:rsid w:val="00813585"/>
    <w:rsid w:val="00815F3C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36C"/>
    <w:rsid w:val="008E06C4"/>
    <w:rsid w:val="008E2317"/>
    <w:rsid w:val="008E4A5D"/>
    <w:rsid w:val="008F7700"/>
    <w:rsid w:val="00902626"/>
    <w:rsid w:val="00921253"/>
    <w:rsid w:val="00922D6B"/>
    <w:rsid w:val="00926205"/>
    <w:rsid w:val="00927E35"/>
    <w:rsid w:val="009423E6"/>
    <w:rsid w:val="009533F9"/>
    <w:rsid w:val="009543D3"/>
    <w:rsid w:val="0095744D"/>
    <w:rsid w:val="00980202"/>
    <w:rsid w:val="00982E5D"/>
    <w:rsid w:val="009B3A3B"/>
    <w:rsid w:val="009F6C6F"/>
    <w:rsid w:val="009F7269"/>
    <w:rsid w:val="00A0367E"/>
    <w:rsid w:val="00A05D64"/>
    <w:rsid w:val="00A11FAB"/>
    <w:rsid w:val="00A32334"/>
    <w:rsid w:val="00A37BEC"/>
    <w:rsid w:val="00A435FB"/>
    <w:rsid w:val="00A446E6"/>
    <w:rsid w:val="00A53D36"/>
    <w:rsid w:val="00A55274"/>
    <w:rsid w:val="00A73243"/>
    <w:rsid w:val="00A73A4C"/>
    <w:rsid w:val="00A866B3"/>
    <w:rsid w:val="00A90AAA"/>
    <w:rsid w:val="00A93BCB"/>
    <w:rsid w:val="00AE62D7"/>
    <w:rsid w:val="00AF35DD"/>
    <w:rsid w:val="00AF62EE"/>
    <w:rsid w:val="00B00D1E"/>
    <w:rsid w:val="00B03020"/>
    <w:rsid w:val="00B339A8"/>
    <w:rsid w:val="00B71851"/>
    <w:rsid w:val="00B721DD"/>
    <w:rsid w:val="00B80265"/>
    <w:rsid w:val="00B81ED4"/>
    <w:rsid w:val="00B97DAF"/>
    <w:rsid w:val="00BC6FEA"/>
    <w:rsid w:val="00BD6364"/>
    <w:rsid w:val="00BE3344"/>
    <w:rsid w:val="00BE77A5"/>
    <w:rsid w:val="00BF1692"/>
    <w:rsid w:val="00BF5D03"/>
    <w:rsid w:val="00C026BA"/>
    <w:rsid w:val="00C35BB6"/>
    <w:rsid w:val="00C441B6"/>
    <w:rsid w:val="00C514E2"/>
    <w:rsid w:val="00C539C3"/>
    <w:rsid w:val="00C55FC3"/>
    <w:rsid w:val="00C60E1D"/>
    <w:rsid w:val="00C65E2D"/>
    <w:rsid w:val="00C82D46"/>
    <w:rsid w:val="00C9601D"/>
    <w:rsid w:val="00C967D9"/>
    <w:rsid w:val="00CB3408"/>
    <w:rsid w:val="00CF5232"/>
    <w:rsid w:val="00D44328"/>
    <w:rsid w:val="00D5350F"/>
    <w:rsid w:val="00D90CA7"/>
    <w:rsid w:val="00D97C4D"/>
    <w:rsid w:val="00DA4962"/>
    <w:rsid w:val="00DA5E1B"/>
    <w:rsid w:val="00DB3C6D"/>
    <w:rsid w:val="00DF294B"/>
    <w:rsid w:val="00E42426"/>
    <w:rsid w:val="00E74975"/>
    <w:rsid w:val="00E95A78"/>
    <w:rsid w:val="00EB70A4"/>
    <w:rsid w:val="00EC3AF8"/>
    <w:rsid w:val="00ED055A"/>
    <w:rsid w:val="00ED2FBE"/>
    <w:rsid w:val="00ED5F79"/>
    <w:rsid w:val="00EE0AA0"/>
    <w:rsid w:val="00EF1226"/>
    <w:rsid w:val="00EF2A2F"/>
    <w:rsid w:val="00EF4915"/>
    <w:rsid w:val="00F079C4"/>
    <w:rsid w:val="00F1640C"/>
    <w:rsid w:val="00F17541"/>
    <w:rsid w:val="00F26931"/>
    <w:rsid w:val="00F278FD"/>
    <w:rsid w:val="00F36338"/>
    <w:rsid w:val="00F374D5"/>
    <w:rsid w:val="00F37969"/>
    <w:rsid w:val="00F40B2D"/>
    <w:rsid w:val="00F41AF2"/>
    <w:rsid w:val="00F4247B"/>
    <w:rsid w:val="00F43731"/>
    <w:rsid w:val="00F647C9"/>
    <w:rsid w:val="00F737C5"/>
    <w:rsid w:val="00F809B1"/>
    <w:rsid w:val="00F91066"/>
    <w:rsid w:val="00F92F3D"/>
    <w:rsid w:val="00FA1A37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27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E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E2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27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E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E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2017-05-25T10:51:00Z</dcterms:created>
  <dcterms:modified xsi:type="dcterms:W3CDTF">2017-05-25T10:51:00Z</dcterms:modified>
</cp:coreProperties>
</file>